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8E9ECA3"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00BC435B" w:rsidRPr="006B1296">
        <w:rPr>
          <w:rFonts w:asciiTheme="minorHAnsi" w:hAnsiTheme="minorHAnsi" w:cstheme="minorHAnsi"/>
        </w:rPr>
        <w:t>For</w:t>
      </w:r>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5E75EE25"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BC435B">
        <w:rPr>
          <w:rFonts w:asciiTheme="minorHAnsi" w:hAnsiTheme="minorHAnsi" w:cstheme="minorHAnsi"/>
          <w:color w:val="000000"/>
        </w:rPr>
        <w:t xml:space="preserve"> cell D27.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6D5B2971"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2553AF4C">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2553AF4C">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2553AF4C">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2553AF4C">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2553AF4C">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2553AF4C">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2553AF4C">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2553AF4C">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34B98D18"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2553AF4C">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706394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76776642" o:spid="_x0000_i1025" type="#_x0000_t75" style="width:12pt;height:12pt;visibility:visible;mso-wrap-style:square">
            <v:imagedata r:id="rId1" o:title=""/>
          </v:shape>
        </w:pict>
      </mc:Choice>
      <mc:Fallback>
        <w:drawing>
          <wp:inline distT="0" distB="0" distL="0" distR="0" wp14:anchorId="78D014B3">
            <wp:extent cx="152400" cy="152400"/>
            <wp:effectExtent l="0" t="0" r="0" b="0"/>
            <wp:docPr id="1076776642" name="Picture 1076776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976881920">
    <w:abstractNumId w:val="5"/>
  </w:num>
  <w:num w:numId="2" w16cid:durableId="415826200">
    <w:abstractNumId w:val="4"/>
  </w:num>
  <w:num w:numId="3" w16cid:durableId="2114013710">
    <w:abstractNumId w:val="2"/>
  </w:num>
  <w:num w:numId="4" w16cid:durableId="1077364885">
    <w:abstractNumId w:val="1"/>
  </w:num>
  <w:num w:numId="5" w16cid:durableId="194087389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6255503">
    <w:abstractNumId w:val="3"/>
  </w:num>
  <w:num w:numId="7" w16cid:durableId="18193475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337FD"/>
    <w:rsid w:val="00B555D3"/>
    <w:rsid w:val="00B67DF7"/>
    <w:rsid w:val="00B766EC"/>
    <w:rsid w:val="00B825E6"/>
    <w:rsid w:val="00B90F6B"/>
    <w:rsid w:val="00BA7278"/>
    <w:rsid w:val="00BB7EC5"/>
    <w:rsid w:val="00BC435B"/>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CC8A488"/>
    <w:rsid w:val="10F12F8B"/>
    <w:rsid w:val="2553AF4C"/>
    <w:rsid w:val="300C3474"/>
    <w:rsid w:val="34259FD9"/>
    <w:rsid w:val="3514DC26"/>
    <w:rsid w:val="4BE5B3F5"/>
    <w:rsid w:val="600DD359"/>
    <w:rsid w:val="60772230"/>
    <w:rsid w:val="62EFFA55"/>
    <w:rsid w:val="63AEC2F2"/>
    <w:rsid w:val="6BDC557D"/>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2011DC5-9EF1-4979-9FDB-D56650080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769</Words>
  <Characters>4661</Characters>
  <Application>Microsoft Office Word</Application>
  <DocSecurity>0</DocSecurity>
  <Lines>38</Lines>
  <Paragraphs>10</Paragraphs>
  <ScaleCrop>false</ScaleCrop>
  <Company>State of Indiana</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5</cp:revision>
  <cp:lastPrinted>2014-07-02T17:29:00Z</cp:lastPrinted>
  <dcterms:created xsi:type="dcterms:W3CDTF">2022-04-05T11:05:00Z</dcterms:created>
  <dcterms:modified xsi:type="dcterms:W3CDTF">2025-06-11T17:56:00Z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